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D630E" w14:textId="77777777" w:rsidR="00915E53" w:rsidRPr="00004135" w:rsidRDefault="00915E53" w:rsidP="006058D4">
      <w:pPr>
        <w:pStyle w:val="Nzev"/>
        <w:rPr>
          <w:sz w:val="48"/>
          <w:lang w:val="cs-CZ"/>
        </w:rPr>
      </w:pPr>
      <w:r w:rsidRPr="00004135">
        <w:rPr>
          <w:sz w:val="48"/>
          <w:lang w:val="cs-CZ"/>
        </w:rPr>
        <w:t>SMLOUVA O DÍLO</w:t>
      </w:r>
    </w:p>
    <w:p w14:paraId="152DE043"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1C012B74"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Prosttabulka41"/>
        <w:tblW w:w="0" w:type="auto"/>
        <w:tblLook w:val="0600" w:firstRow="0" w:lastRow="0" w:firstColumn="0" w:lastColumn="0" w:noHBand="1" w:noVBand="1"/>
      </w:tblPr>
      <w:tblGrid>
        <w:gridCol w:w="4531"/>
        <w:gridCol w:w="4531"/>
      </w:tblGrid>
      <w:tr w:rsidR="00915E53" w:rsidRPr="00004135" w14:paraId="6138BA5A" w14:textId="77777777" w:rsidTr="00DD08E0">
        <w:tc>
          <w:tcPr>
            <w:tcW w:w="4531" w:type="dxa"/>
          </w:tcPr>
          <w:p w14:paraId="73ECD50F" w14:textId="77777777" w:rsidR="00915E53" w:rsidRPr="00004135" w:rsidRDefault="002B446D" w:rsidP="005021DE">
            <w:pPr>
              <w:pStyle w:val="Tabulka-buky11"/>
              <w:rPr>
                <w:rStyle w:val="Siln"/>
                <w:b w:val="0"/>
                <w:bCs w:val="0"/>
                <w:lang w:val="cs-CZ"/>
              </w:rPr>
            </w:pPr>
            <w:bookmarkStart w:id="0" w:name="_GoBack"/>
            <w:r>
              <w:rPr>
                <w:rStyle w:val="Siln"/>
              </w:rPr>
              <w:t>Objednatel:</w:t>
            </w:r>
          </w:p>
        </w:tc>
        <w:tc>
          <w:tcPr>
            <w:tcW w:w="4531" w:type="dxa"/>
          </w:tcPr>
          <w:p w14:paraId="5FB68B12" w14:textId="77777777" w:rsidR="00915E53" w:rsidRPr="00004135" w:rsidRDefault="00915E53" w:rsidP="005021DE">
            <w:pPr>
              <w:pStyle w:val="Tabulka-buky11"/>
              <w:rPr>
                <w:lang w:val="cs-CZ"/>
              </w:rPr>
            </w:pPr>
            <w:r w:rsidRPr="00004135">
              <w:rPr>
                <w:lang w:val="cs-CZ"/>
              </w:rPr>
              <w:t>Česká republika – Státní pozemkový úřad</w:t>
            </w:r>
          </w:p>
          <w:p w14:paraId="79021DA8" w14:textId="5DB78159" w:rsidR="00915E53" w:rsidRPr="00004135" w:rsidRDefault="00915E53" w:rsidP="007D43D7">
            <w:pPr>
              <w:pStyle w:val="Tabulka-buky11"/>
              <w:rPr>
                <w:lang w:val="cs-CZ"/>
              </w:rPr>
            </w:pPr>
            <w:r w:rsidRPr="00004135">
              <w:rPr>
                <w:lang w:val="cs-CZ"/>
              </w:rPr>
              <w:t xml:space="preserve">Krajský pozemkový úřad pro </w:t>
            </w:r>
            <w:r w:rsidR="007D43D7">
              <w:t>Středočeský</w:t>
            </w:r>
            <w:r w:rsidRPr="00004135">
              <w:rPr>
                <w:lang w:val="cs-CZ"/>
              </w:rPr>
              <w:t xml:space="preserve"> kraj</w:t>
            </w:r>
            <w:r w:rsidR="006C04A8">
              <w:t xml:space="preserve">, Pobočka </w:t>
            </w:r>
            <w:r w:rsidR="007D43D7">
              <w:t>Rakovník</w:t>
            </w:r>
          </w:p>
        </w:tc>
      </w:tr>
      <w:tr w:rsidR="00915E53" w:rsidRPr="00004135" w14:paraId="200DB9B5" w14:textId="77777777" w:rsidTr="00DD08E0">
        <w:tc>
          <w:tcPr>
            <w:tcW w:w="4531" w:type="dxa"/>
          </w:tcPr>
          <w:p w14:paraId="58520681"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5DD06DB6"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3DDB626A" w14:textId="77777777" w:rsidTr="00DD08E0">
        <w:tc>
          <w:tcPr>
            <w:tcW w:w="4531" w:type="dxa"/>
          </w:tcPr>
          <w:p w14:paraId="499A1F62" w14:textId="77777777" w:rsidR="008B1A39" w:rsidRPr="008B1A39" w:rsidRDefault="002B446D" w:rsidP="008B1A39">
            <w:pPr>
              <w:pStyle w:val="Tabulka-buky11"/>
              <w:rPr>
                <w:rStyle w:val="Siln"/>
              </w:rPr>
            </w:pPr>
            <w:r>
              <w:rPr>
                <w:rStyle w:val="Siln"/>
              </w:rPr>
              <w:t>Zastoupen:</w:t>
            </w:r>
          </w:p>
        </w:tc>
        <w:tc>
          <w:tcPr>
            <w:tcW w:w="4531" w:type="dxa"/>
          </w:tcPr>
          <w:p w14:paraId="38B2C925" w14:textId="25E489F4" w:rsidR="008B1A39" w:rsidRPr="008B1A39" w:rsidRDefault="007D43D7" w:rsidP="008B1A39">
            <w:pPr>
              <w:pStyle w:val="Tabulka-buky11"/>
            </w:pPr>
            <w:r>
              <w:t>Ing. Michalem Hájkem, vedoucím Pobočky Rakovník</w:t>
            </w:r>
          </w:p>
        </w:tc>
      </w:tr>
      <w:tr w:rsidR="008B1A39" w:rsidRPr="00004135" w14:paraId="1589A9B8" w14:textId="77777777" w:rsidTr="00DD08E0">
        <w:tc>
          <w:tcPr>
            <w:tcW w:w="4531" w:type="dxa"/>
          </w:tcPr>
          <w:p w14:paraId="245B4B69"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5D68B8E2" w14:textId="195FE4ED" w:rsidR="008B1A39" w:rsidRPr="008B1A39" w:rsidRDefault="007D43D7" w:rsidP="008B1A39">
            <w:pPr>
              <w:pStyle w:val="Tabulka-buky11"/>
            </w:pPr>
            <w:r>
              <w:t>Ing. Michal Hájek, vedoucí Pobočky Rakovník</w:t>
            </w:r>
          </w:p>
        </w:tc>
      </w:tr>
      <w:tr w:rsidR="008B1A39" w:rsidRPr="00004135" w14:paraId="18801910" w14:textId="77777777" w:rsidTr="00DD08E0">
        <w:tc>
          <w:tcPr>
            <w:tcW w:w="4531" w:type="dxa"/>
          </w:tcPr>
          <w:p w14:paraId="5D40B5BC"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1688C87D" w14:textId="5650F754" w:rsidR="008B1A39" w:rsidRPr="008B1A39" w:rsidRDefault="007D43D7" w:rsidP="00AA7DC7">
            <w:pPr>
              <w:pStyle w:val="Tabulka-buky11"/>
            </w:pPr>
            <w:r>
              <w:t xml:space="preserve">Ing. </w:t>
            </w:r>
            <w:r w:rsidR="00AA7DC7">
              <w:t>Tereza Hutrová</w:t>
            </w:r>
            <w:r w:rsidR="008B1A39" w:rsidRPr="008B1A39">
              <w:t xml:space="preserve">, Pobočka </w:t>
            </w:r>
            <w:r>
              <w:t>Rakovník</w:t>
            </w:r>
          </w:p>
        </w:tc>
      </w:tr>
      <w:tr w:rsidR="008B1A39" w:rsidRPr="00004135" w14:paraId="434D1BEA" w14:textId="77777777" w:rsidTr="00DD08E0">
        <w:tc>
          <w:tcPr>
            <w:tcW w:w="4531" w:type="dxa"/>
          </w:tcPr>
          <w:p w14:paraId="054E3064" w14:textId="77777777" w:rsidR="008B1A39" w:rsidRPr="008B1A39" w:rsidRDefault="008B1A39" w:rsidP="008B1A39">
            <w:pPr>
              <w:pStyle w:val="Tabulka-buky11"/>
              <w:rPr>
                <w:rStyle w:val="Siln"/>
              </w:rPr>
            </w:pPr>
            <w:r w:rsidRPr="008B1A39">
              <w:rPr>
                <w:rStyle w:val="Siln"/>
              </w:rPr>
              <w:t>Adresa:</w:t>
            </w:r>
          </w:p>
        </w:tc>
        <w:tc>
          <w:tcPr>
            <w:tcW w:w="4531" w:type="dxa"/>
          </w:tcPr>
          <w:p w14:paraId="23A31AF0" w14:textId="191BCE66" w:rsidR="008B1A39" w:rsidRPr="008B1A39" w:rsidRDefault="007D43D7" w:rsidP="008B1A39">
            <w:pPr>
              <w:pStyle w:val="Tabulka-buky11"/>
            </w:pPr>
            <w:r>
              <w:t>Lubenská 2250, 269 01 Rakovník</w:t>
            </w:r>
          </w:p>
        </w:tc>
      </w:tr>
      <w:tr w:rsidR="008B1A39" w:rsidRPr="00004135" w14:paraId="5C3678E5" w14:textId="77777777" w:rsidTr="00DD08E0">
        <w:tc>
          <w:tcPr>
            <w:tcW w:w="4531" w:type="dxa"/>
          </w:tcPr>
          <w:p w14:paraId="0034B8BA" w14:textId="77777777" w:rsidR="008B1A39" w:rsidRPr="008B1A39" w:rsidRDefault="008B1A39" w:rsidP="008B1A39">
            <w:pPr>
              <w:pStyle w:val="Tabulka-buky11"/>
              <w:rPr>
                <w:rStyle w:val="Siln"/>
              </w:rPr>
            </w:pPr>
            <w:r w:rsidRPr="008B1A39">
              <w:rPr>
                <w:rStyle w:val="Siln"/>
              </w:rPr>
              <w:t>Telefon:</w:t>
            </w:r>
          </w:p>
        </w:tc>
        <w:tc>
          <w:tcPr>
            <w:tcW w:w="4531" w:type="dxa"/>
          </w:tcPr>
          <w:p w14:paraId="019F6D73" w14:textId="5AC9E1BD" w:rsidR="008B1A39" w:rsidRPr="008B1A39" w:rsidRDefault="007D43D7" w:rsidP="008B1A39">
            <w:pPr>
              <w:pStyle w:val="Tabulka-buky11"/>
            </w:pPr>
            <w:r>
              <w:t>+420 725 949 942</w:t>
            </w:r>
          </w:p>
        </w:tc>
      </w:tr>
      <w:tr w:rsidR="008B1A39" w:rsidRPr="00004135" w14:paraId="1502B89D" w14:textId="77777777" w:rsidTr="00DD08E0">
        <w:tc>
          <w:tcPr>
            <w:tcW w:w="4531" w:type="dxa"/>
          </w:tcPr>
          <w:p w14:paraId="30C8C02C" w14:textId="77777777" w:rsidR="008B1A39" w:rsidRPr="008B1A39" w:rsidRDefault="008B1A39" w:rsidP="008B1A39">
            <w:pPr>
              <w:pStyle w:val="Tabulka-buky11"/>
              <w:rPr>
                <w:rStyle w:val="Siln"/>
              </w:rPr>
            </w:pPr>
            <w:r w:rsidRPr="008B1A39">
              <w:rPr>
                <w:rStyle w:val="Siln"/>
              </w:rPr>
              <w:t>E-mail :</w:t>
            </w:r>
          </w:p>
        </w:tc>
        <w:tc>
          <w:tcPr>
            <w:tcW w:w="4531" w:type="dxa"/>
          </w:tcPr>
          <w:p w14:paraId="20812204" w14:textId="4C073976" w:rsidR="008B1A39" w:rsidRPr="008B1A39" w:rsidRDefault="007D43D7" w:rsidP="008B1A39">
            <w:pPr>
              <w:pStyle w:val="Tabulka-buky11"/>
            </w:pPr>
            <w:r>
              <w:t>rakovnik.pk@spucr.cz</w:t>
            </w:r>
          </w:p>
        </w:tc>
      </w:tr>
      <w:tr w:rsidR="00AC40E6" w:rsidRPr="00004135" w14:paraId="1A285E1B" w14:textId="77777777" w:rsidTr="00DD08E0">
        <w:tc>
          <w:tcPr>
            <w:tcW w:w="4531" w:type="dxa"/>
          </w:tcPr>
          <w:p w14:paraId="24712B9D"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24A2F1F1" w14:textId="77777777" w:rsidR="00AC40E6" w:rsidRPr="00AC40E6" w:rsidRDefault="00AC40E6" w:rsidP="00AC40E6">
            <w:pPr>
              <w:pStyle w:val="Tabulka-buky11"/>
            </w:pPr>
            <w:r w:rsidRPr="008B1A39">
              <w:t>z49per3</w:t>
            </w:r>
          </w:p>
        </w:tc>
      </w:tr>
      <w:tr w:rsidR="00AC40E6" w:rsidRPr="00004135" w14:paraId="397DD9F1" w14:textId="77777777" w:rsidTr="00DD08E0">
        <w:tc>
          <w:tcPr>
            <w:tcW w:w="4531" w:type="dxa"/>
          </w:tcPr>
          <w:p w14:paraId="19AEE417"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6570F542" w14:textId="77777777" w:rsidR="00AC40E6" w:rsidRPr="00AC40E6" w:rsidRDefault="00AC40E6" w:rsidP="00AC40E6">
            <w:pPr>
              <w:pStyle w:val="Tabulka-buky11"/>
            </w:pPr>
            <w:r w:rsidRPr="008B1A39">
              <w:t>Česká národní banka</w:t>
            </w:r>
          </w:p>
        </w:tc>
      </w:tr>
      <w:tr w:rsidR="00AC40E6" w:rsidRPr="00004135" w14:paraId="6EE1A715" w14:textId="77777777" w:rsidTr="00DD08E0">
        <w:tc>
          <w:tcPr>
            <w:tcW w:w="4531" w:type="dxa"/>
          </w:tcPr>
          <w:p w14:paraId="2C1EBAC8" w14:textId="77777777" w:rsidR="00AC40E6" w:rsidRPr="00AC40E6" w:rsidRDefault="00AC40E6" w:rsidP="00AC40E6">
            <w:pPr>
              <w:pStyle w:val="Tabulka-buky11"/>
              <w:rPr>
                <w:rStyle w:val="Siln"/>
              </w:rPr>
            </w:pPr>
            <w:r w:rsidRPr="008B1A39">
              <w:rPr>
                <w:rStyle w:val="Siln"/>
              </w:rPr>
              <w:t>Číslo účtu:</w:t>
            </w:r>
          </w:p>
        </w:tc>
        <w:tc>
          <w:tcPr>
            <w:tcW w:w="4531" w:type="dxa"/>
          </w:tcPr>
          <w:p w14:paraId="31F06865" w14:textId="77777777" w:rsidR="00AC40E6" w:rsidRPr="00AC40E6" w:rsidRDefault="00AC40E6" w:rsidP="00AC40E6">
            <w:pPr>
              <w:pStyle w:val="Tabulka-buky11"/>
            </w:pPr>
            <w:r w:rsidRPr="008B1A39">
              <w:t>3723001/0710</w:t>
            </w:r>
          </w:p>
        </w:tc>
      </w:tr>
      <w:tr w:rsidR="00AC40E6" w:rsidRPr="00004135" w14:paraId="2E141271" w14:textId="77777777" w:rsidTr="00DD08E0">
        <w:tc>
          <w:tcPr>
            <w:tcW w:w="4531" w:type="dxa"/>
          </w:tcPr>
          <w:p w14:paraId="61D3B9E7"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128FB4B4" w14:textId="77777777" w:rsidR="00AC40E6" w:rsidRPr="00AC40E6" w:rsidRDefault="00AC40E6" w:rsidP="00AC40E6">
            <w:pPr>
              <w:pStyle w:val="Tabulka-buky11"/>
            </w:pPr>
            <w:r w:rsidRPr="008B1A39">
              <w:t>01312774</w:t>
            </w:r>
          </w:p>
        </w:tc>
      </w:tr>
      <w:tr w:rsidR="00AC40E6" w:rsidRPr="00004135" w14:paraId="7DFB9431" w14:textId="77777777" w:rsidTr="00DD08E0">
        <w:tc>
          <w:tcPr>
            <w:tcW w:w="4531" w:type="dxa"/>
          </w:tcPr>
          <w:p w14:paraId="5314439B" w14:textId="77777777" w:rsidR="00AC40E6" w:rsidRPr="00AC40E6" w:rsidRDefault="00AC40E6" w:rsidP="00AC40E6">
            <w:pPr>
              <w:pStyle w:val="Tabulka-buky11"/>
              <w:rPr>
                <w:rStyle w:val="Siln"/>
              </w:rPr>
            </w:pPr>
            <w:r w:rsidRPr="008B1A39">
              <w:rPr>
                <w:rStyle w:val="Siln"/>
              </w:rPr>
              <w:t>DIČ:</w:t>
            </w:r>
          </w:p>
        </w:tc>
        <w:tc>
          <w:tcPr>
            <w:tcW w:w="4531" w:type="dxa"/>
          </w:tcPr>
          <w:p w14:paraId="4B7260E2" w14:textId="77777777" w:rsidR="00AC40E6" w:rsidRPr="00AC40E6" w:rsidRDefault="00AC40E6" w:rsidP="00AC40E6">
            <w:pPr>
              <w:pStyle w:val="Tabulka-buky11"/>
            </w:pPr>
            <w:r w:rsidRPr="008B1A39">
              <w:t>CZ01312774 - není plátce DPH</w:t>
            </w:r>
          </w:p>
        </w:tc>
      </w:tr>
    </w:tbl>
    <w:bookmarkEnd w:id="0"/>
    <w:p w14:paraId="377110B1"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78134100" w14:textId="77777777" w:rsidTr="005021DE">
        <w:tc>
          <w:tcPr>
            <w:tcW w:w="4531" w:type="dxa"/>
          </w:tcPr>
          <w:p w14:paraId="079A1791" w14:textId="77777777" w:rsidR="00915E53" w:rsidRPr="003A5CF4" w:rsidRDefault="00915E53" w:rsidP="005021DE">
            <w:pPr>
              <w:pStyle w:val="Tabulka-buky11"/>
              <w:rPr>
                <w:rStyle w:val="Siln"/>
              </w:rPr>
            </w:pPr>
            <w:r w:rsidRPr="003A5CF4">
              <w:rPr>
                <w:rStyle w:val="Siln"/>
              </w:rPr>
              <w:t>Zhotovitel:</w:t>
            </w:r>
          </w:p>
        </w:tc>
        <w:tc>
          <w:tcPr>
            <w:tcW w:w="4531" w:type="dxa"/>
          </w:tcPr>
          <w:p w14:paraId="3D86D12B" w14:textId="77777777" w:rsidR="00915E53" w:rsidRPr="00004135" w:rsidRDefault="00915E53" w:rsidP="005021DE">
            <w:pPr>
              <w:pStyle w:val="Tabulka-buky11"/>
              <w:rPr>
                <w:lang w:val="cs-CZ"/>
              </w:rPr>
            </w:pPr>
          </w:p>
        </w:tc>
      </w:tr>
      <w:tr w:rsidR="00915E53" w:rsidRPr="00004135" w14:paraId="3BE73D05" w14:textId="77777777" w:rsidTr="005021DE">
        <w:tc>
          <w:tcPr>
            <w:tcW w:w="4531" w:type="dxa"/>
          </w:tcPr>
          <w:p w14:paraId="15B189CC"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5700270F" w14:textId="77777777" w:rsidR="00915E53" w:rsidRPr="00004135" w:rsidRDefault="00915E53" w:rsidP="005021DE">
            <w:pPr>
              <w:pStyle w:val="Tabulka-buky11"/>
              <w:rPr>
                <w:lang w:val="cs-CZ"/>
              </w:rPr>
            </w:pPr>
          </w:p>
        </w:tc>
      </w:tr>
      <w:tr w:rsidR="0072075B" w:rsidRPr="00004135" w14:paraId="301EFD61" w14:textId="77777777" w:rsidTr="005021DE">
        <w:tc>
          <w:tcPr>
            <w:tcW w:w="4531" w:type="dxa"/>
          </w:tcPr>
          <w:p w14:paraId="311CC91A" w14:textId="77777777" w:rsidR="0072075B" w:rsidRPr="003A5CF4" w:rsidRDefault="00A1442F" w:rsidP="005021DE">
            <w:pPr>
              <w:pStyle w:val="Tabulka-buky11"/>
              <w:rPr>
                <w:rStyle w:val="Siln"/>
              </w:rPr>
            </w:pPr>
            <w:r w:rsidRPr="003A5CF4">
              <w:rPr>
                <w:rStyle w:val="Siln"/>
              </w:rPr>
              <w:t>Zastoupen:</w:t>
            </w:r>
          </w:p>
        </w:tc>
        <w:tc>
          <w:tcPr>
            <w:tcW w:w="4531" w:type="dxa"/>
          </w:tcPr>
          <w:p w14:paraId="385BAD95" w14:textId="77777777" w:rsidR="0072075B" w:rsidRPr="00004135" w:rsidRDefault="0072075B" w:rsidP="005021DE">
            <w:pPr>
              <w:pStyle w:val="Tabulka-buky11"/>
              <w:rPr>
                <w:lang w:val="cs-CZ"/>
              </w:rPr>
            </w:pPr>
          </w:p>
        </w:tc>
      </w:tr>
      <w:tr w:rsidR="0072075B" w:rsidRPr="00004135" w14:paraId="3C7A047E" w14:textId="77777777" w:rsidTr="005021DE">
        <w:tc>
          <w:tcPr>
            <w:tcW w:w="4531" w:type="dxa"/>
          </w:tcPr>
          <w:p w14:paraId="2FEB3A52"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6E292B96" w14:textId="77777777" w:rsidR="0072075B" w:rsidRPr="00004135" w:rsidRDefault="0072075B" w:rsidP="005021DE">
            <w:pPr>
              <w:pStyle w:val="Tabulka-buky11"/>
              <w:rPr>
                <w:lang w:val="cs-CZ"/>
              </w:rPr>
            </w:pPr>
          </w:p>
        </w:tc>
      </w:tr>
      <w:tr w:rsidR="0072075B" w:rsidRPr="00004135" w14:paraId="48FC22B2" w14:textId="77777777" w:rsidTr="005021DE">
        <w:tc>
          <w:tcPr>
            <w:tcW w:w="4531" w:type="dxa"/>
          </w:tcPr>
          <w:p w14:paraId="300B17F0"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34A21493" w14:textId="77777777" w:rsidR="0072075B" w:rsidRPr="00004135" w:rsidRDefault="0072075B" w:rsidP="005021DE">
            <w:pPr>
              <w:pStyle w:val="Tabulka-buky11"/>
              <w:rPr>
                <w:lang w:val="cs-CZ"/>
              </w:rPr>
            </w:pPr>
          </w:p>
        </w:tc>
      </w:tr>
      <w:tr w:rsidR="0072075B" w:rsidRPr="00004135" w14:paraId="6A29BEEA" w14:textId="77777777" w:rsidTr="005021DE">
        <w:tc>
          <w:tcPr>
            <w:tcW w:w="4531" w:type="dxa"/>
          </w:tcPr>
          <w:p w14:paraId="0BCBD199" w14:textId="77777777" w:rsidR="0072075B" w:rsidRPr="003A5CF4" w:rsidRDefault="00A1442F" w:rsidP="005021DE">
            <w:pPr>
              <w:pStyle w:val="Tabulka-buky11"/>
              <w:rPr>
                <w:rStyle w:val="Siln"/>
              </w:rPr>
            </w:pPr>
            <w:r w:rsidRPr="003A5CF4">
              <w:rPr>
                <w:rStyle w:val="Siln"/>
              </w:rPr>
              <w:t>Telefon:</w:t>
            </w:r>
          </w:p>
        </w:tc>
        <w:tc>
          <w:tcPr>
            <w:tcW w:w="4531" w:type="dxa"/>
          </w:tcPr>
          <w:p w14:paraId="25348046" w14:textId="77777777" w:rsidR="0072075B" w:rsidRPr="00004135" w:rsidRDefault="0072075B" w:rsidP="005021DE">
            <w:pPr>
              <w:pStyle w:val="Tabulka-buky11"/>
              <w:rPr>
                <w:lang w:val="cs-CZ"/>
              </w:rPr>
            </w:pPr>
          </w:p>
        </w:tc>
      </w:tr>
      <w:tr w:rsidR="0072075B" w:rsidRPr="00004135" w14:paraId="1329860D" w14:textId="77777777" w:rsidTr="005021DE">
        <w:tc>
          <w:tcPr>
            <w:tcW w:w="4531" w:type="dxa"/>
          </w:tcPr>
          <w:p w14:paraId="5E8E0DC5" w14:textId="77777777" w:rsidR="0072075B" w:rsidRPr="003A5CF4" w:rsidRDefault="0072075B" w:rsidP="005021DE">
            <w:pPr>
              <w:pStyle w:val="Tabulka-buky11"/>
              <w:rPr>
                <w:rStyle w:val="Siln"/>
              </w:rPr>
            </w:pPr>
            <w:r w:rsidRPr="003A5CF4">
              <w:rPr>
                <w:rStyle w:val="Siln"/>
              </w:rPr>
              <w:t>E-mail :</w:t>
            </w:r>
          </w:p>
        </w:tc>
        <w:tc>
          <w:tcPr>
            <w:tcW w:w="4531" w:type="dxa"/>
          </w:tcPr>
          <w:p w14:paraId="0AB31496" w14:textId="77777777" w:rsidR="0072075B" w:rsidRPr="00004135" w:rsidRDefault="0072075B" w:rsidP="005021DE">
            <w:pPr>
              <w:pStyle w:val="Tabulka-buky11"/>
              <w:rPr>
                <w:lang w:val="cs-CZ"/>
              </w:rPr>
            </w:pPr>
          </w:p>
        </w:tc>
      </w:tr>
      <w:tr w:rsidR="0072075B" w:rsidRPr="00004135" w14:paraId="1A522BCA" w14:textId="77777777" w:rsidTr="005021DE">
        <w:tc>
          <w:tcPr>
            <w:tcW w:w="4531" w:type="dxa"/>
          </w:tcPr>
          <w:p w14:paraId="3B08661B" w14:textId="77777777" w:rsidR="0072075B" w:rsidRPr="003A5CF4" w:rsidRDefault="0072075B" w:rsidP="005021DE">
            <w:pPr>
              <w:pStyle w:val="Tabulka-buky11"/>
              <w:rPr>
                <w:rStyle w:val="Siln"/>
              </w:rPr>
            </w:pPr>
            <w:r w:rsidRPr="003A5CF4">
              <w:rPr>
                <w:rStyle w:val="Siln"/>
              </w:rPr>
              <w:t>ID DS:</w:t>
            </w:r>
          </w:p>
        </w:tc>
        <w:tc>
          <w:tcPr>
            <w:tcW w:w="4531" w:type="dxa"/>
          </w:tcPr>
          <w:p w14:paraId="4C41FB4A" w14:textId="77777777" w:rsidR="0072075B" w:rsidRPr="00004135" w:rsidRDefault="0072075B" w:rsidP="005021DE">
            <w:pPr>
              <w:pStyle w:val="Tabulka-buky11"/>
              <w:rPr>
                <w:lang w:val="cs-CZ"/>
              </w:rPr>
            </w:pPr>
          </w:p>
        </w:tc>
      </w:tr>
      <w:tr w:rsidR="0072075B" w:rsidRPr="00004135" w14:paraId="6709D2DB" w14:textId="77777777" w:rsidTr="005021DE">
        <w:tc>
          <w:tcPr>
            <w:tcW w:w="4531" w:type="dxa"/>
          </w:tcPr>
          <w:p w14:paraId="5D66990E"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40AA286" w14:textId="77777777" w:rsidR="0072075B" w:rsidRPr="00004135" w:rsidRDefault="0072075B" w:rsidP="005021DE">
            <w:pPr>
              <w:pStyle w:val="Tabulka-buky11"/>
              <w:rPr>
                <w:lang w:val="cs-CZ"/>
              </w:rPr>
            </w:pPr>
          </w:p>
        </w:tc>
      </w:tr>
      <w:tr w:rsidR="0072075B" w:rsidRPr="00004135" w14:paraId="46C84A41" w14:textId="77777777" w:rsidTr="005021DE">
        <w:tc>
          <w:tcPr>
            <w:tcW w:w="4531" w:type="dxa"/>
          </w:tcPr>
          <w:p w14:paraId="7EEB1623" w14:textId="77777777" w:rsidR="0072075B" w:rsidRPr="003A5CF4" w:rsidRDefault="0072075B" w:rsidP="005021DE">
            <w:pPr>
              <w:pStyle w:val="Tabulka-buky11"/>
              <w:rPr>
                <w:rStyle w:val="Siln"/>
              </w:rPr>
            </w:pPr>
            <w:r w:rsidRPr="003A5CF4">
              <w:rPr>
                <w:rStyle w:val="Siln"/>
              </w:rPr>
              <w:t>Číslo účtu:</w:t>
            </w:r>
          </w:p>
        </w:tc>
        <w:tc>
          <w:tcPr>
            <w:tcW w:w="4531" w:type="dxa"/>
          </w:tcPr>
          <w:p w14:paraId="1BBD4337" w14:textId="77777777" w:rsidR="0072075B" w:rsidRPr="00004135" w:rsidRDefault="0072075B" w:rsidP="005021DE">
            <w:pPr>
              <w:pStyle w:val="Tabulka-buky11"/>
              <w:rPr>
                <w:lang w:val="cs-CZ"/>
              </w:rPr>
            </w:pPr>
          </w:p>
        </w:tc>
      </w:tr>
      <w:tr w:rsidR="0072075B" w:rsidRPr="00004135" w14:paraId="344892C1" w14:textId="77777777" w:rsidTr="005021DE">
        <w:tc>
          <w:tcPr>
            <w:tcW w:w="4531" w:type="dxa"/>
          </w:tcPr>
          <w:p w14:paraId="0CD57F13"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7578BF1C" w14:textId="77777777" w:rsidR="0072075B" w:rsidRPr="00004135" w:rsidRDefault="0072075B" w:rsidP="005021DE">
            <w:pPr>
              <w:pStyle w:val="Tabulka-buky11"/>
              <w:rPr>
                <w:lang w:val="cs-CZ"/>
              </w:rPr>
            </w:pPr>
          </w:p>
        </w:tc>
      </w:tr>
      <w:tr w:rsidR="0072075B" w:rsidRPr="00004135" w14:paraId="3AFC2F61" w14:textId="77777777" w:rsidTr="005021DE">
        <w:tc>
          <w:tcPr>
            <w:tcW w:w="4531" w:type="dxa"/>
          </w:tcPr>
          <w:p w14:paraId="5F32BA12" w14:textId="77777777" w:rsidR="0072075B" w:rsidRPr="003A5CF4" w:rsidRDefault="0072075B" w:rsidP="005021DE">
            <w:pPr>
              <w:pStyle w:val="Tabulka-buky11"/>
              <w:rPr>
                <w:rStyle w:val="Siln"/>
              </w:rPr>
            </w:pPr>
            <w:r w:rsidRPr="003A5CF4">
              <w:rPr>
                <w:rStyle w:val="Siln"/>
              </w:rPr>
              <w:t>DIČ:</w:t>
            </w:r>
          </w:p>
        </w:tc>
        <w:tc>
          <w:tcPr>
            <w:tcW w:w="4531" w:type="dxa"/>
          </w:tcPr>
          <w:p w14:paraId="38193B14" w14:textId="77777777" w:rsidR="0072075B" w:rsidRPr="00004135" w:rsidRDefault="0072075B" w:rsidP="005021DE">
            <w:pPr>
              <w:pStyle w:val="Tabulka-buky11"/>
              <w:rPr>
                <w:lang w:val="cs-CZ"/>
              </w:rPr>
            </w:pPr>
          </w:p>
        </w:tc>
      </w:tr>
      <w:tr w:rsidR="0072075B" w:rsidRPr="00004135" w14:paraId="0751594B" w14:textId="77777777" w:rsidTr="005021DE">
        <w:tc>
          <w:tcPr>
            <w:tcW w:w="4531" w:type="dxa"/>
          </w:tcPr>
          <w:p w14:paraId="77B27028" w14:textId="77777777" w:rsidR="0072075B" w:rsidRPr="003A5CF4" w:rsidRDefault="0072075B" w:rsidP="005021DE">
            <w:pPr>
              <w:pStyle w:val="Tabulka-buky11"/>
              <w:rPr>
                <w:rStyle w:val="Siln"/>
              </w:rPr>
            </w:pPr>
            <w:r w:rsidRPr="003A5CF4">
              <w:rPr>
                <w:rStyle w:val="Siln"/>
              </w:rPr>
              <w:t>ID DS:</w:t>
            </w:r>
          </w:p>
        </w:tc>
        <w:tc>
          <w:tcPr>
            <w:tcW w:w="4531" w:type="dxa"/>
          </w:tcPr>
          <w:p w14:paraId="13859928" w14:textId="77777777" w:rsidR="0072075B" w:rsidRPr="00004135" w:rsidRDefault="0072075B" w:rsidP="005021DE">
            <w:pPr>
              <w:pStyle w:val="Tabulka-buky11"/>
              <w:rPr>
                <w:lang w:val="cs-CZ"/>
              </w:rPr>
            </w:pPr>
          </w:p>
        </w:tc>
      </w:tr>
      <w:tr w:rsidR="0072075B" w:rsidRPr="00004135" w14:paraId="3D9FA01D" w14:textId="77777777" w:rsidTr="005021DE">
        <w:tc>
          <w:tcPr>
            <w:tcW w:w="4531" w:type="dxa"/>
          </w:tcPr>
          <w:p w14:paraId="56DB49D8"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35ACB4C4" w14:textId="77777777" w:rsidR="0072075B" w:rsidRPr="00004135" w:rsidRDefault="0072075B" w:rsidP="005021DE">
            <w:pPr>
              <w:pStyle w:val="Tabulka-buky11"/>
              <w:rPr>
                <w:lang w:val="cs-CZ"/>
              </w:rPr>
            </w:pPr>
          </w:p>
        </w:tc>
      </w:tr>
      <w:tr w:rsidR="005021DE" w:rsidRPr="00004135" w14:paraId="3845BD21" w14:textId="77777777" w:rsidTr="005021DE">
        <w:tc>
          <w:tcPr>
            <w:tcW w:w="4531" w:type="dxa"/>
          </w:tcPr>
          <w:p w14:paraId="2FCE5B5E"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1A93EF08" w14:textId="77777777" w:rsidR="005021DE" w:rsidRPr="00004135" w:rsidRDefault="005021DE" w:rsidP="005021DE">
            <w:pPr>
              <w:pStyle w:val="Tabulka-buky11"/>
              <w:rPr>
                <w:lang w:val="cs-CZ"/>
              </w:rPr>
            </w:pPr>
          </w:p>
        </w:tc>
      </w:tr>
    </w:tbl>
    <w:p w14:paraId="66756FCE"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424F235A"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710C14A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77812627" w14:textId="1C2CAD9C" w:rsidR="00030FB7" w:rsidRPr="00030FB7" w:rsidRDefault="00030FB7" w:rsidP="00FB1FF3">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00FB1FF3" w:rsidRPr="00FB1FF3">
        <w:rPr>
          <w:rStyle w:val="Siln"/>
          <w:lang w:val="cs-CZ"/>
        </w:rPr>
        <w:t xml:space="preserve">Komplexní pozemkové úpravy v </w:t>
      </w:r>
      <w:proofErr w:type="spellStart"/>
      <w:r w:rsidR="00FB1FF3" w:rsidRPr="00FB1FF3">
        <w:rPr>
          <w:rStyle w:val="Siln"/>
          <w:lang w:val="cs-CZ"/>
        </w:rPr>
        <w:t>k.ú</w:t>
      </w:r>
      <w:proofErr w:type="spellEnd"/>
      <w:r w:rsidR="00FB1FF3" w:rsidRPr="00FB1FF3">
        <w:rPr>
          <w:rStyle w:val="Siln"/>
          <w:lang w:val="cs-CZ"/>
        </w:rPr>
        <w:t>.</w:t>
      </w:r>
      <w:r w:rsidR="004D186C">
        <w:rPr>
          <w:rStyle w:val="Siln"/>
        </w:rPr>
        <w:t xml:space="preserve"> Tytry</w:t>
      </w:r>
      <w:r>
        <w:rPr>
          <w:lang w:val="cs-CZ"/>
        </w:rPr>
        <w:t>“</w:t>
      </w:r>
      <w:r>
        <w:t>.</w:t>
      </w:r>
    </w:p>
    <w:p w14:paraId="30A19E21" w14:textId="0270BFC5"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w:t>
      </w:r>
      <w:r w:rsidR="00FB1FF3">
        <w:t xml:space="preserve">ch pozemkových úprav v k. ú. </w:t>
      </w:r>
      <w:r w:rsidR="004D186C">
        <w:t>Tytry</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33C2A7C"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7636B05C"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B18A70B"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6BCD20F1"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775B67C" w14:textId="56EE4996" w:rsidR="00BB0254" w:rsidRPr="00004135" w:rsidRDefault="00BB0254" w:rsidP="00EB48C8">
      <w:pPr>
        <w:pStyle w:val="Odstavecseseznamem"/>
        <w:rPr>
          <w:lang w:val="cs-CZ"/>
        </w:rPr>
      </w:pPr>
      <w:r w:rsidRPr="00004135">
        <w:rPr>
          <w:lang w:val="cs-CZ"/>
        </w:rPr>
        <w:t xml:space="preserve">Maximální hodnota opčního práva </w:t>
      </w:r>
      <w:proofErr w:type="gramStart"/>
      <w:r w:rsidRPr="00004135">
        <w:rPr>
          <w:lang w:val="cs-CZ"/>
        </w:rPr>
        <w:t>č</w:t>
      </w:r>
      <w:r w:rsidR="00595B39">
        <w:rPr>
          <w:lang w:val="cs-CZ"/>
        </w:rPr>
        <w:t xml:space="preserve">iní </w:t>
      </w:r>
      <w:r w:rsidR="00595B39">
        <w:t>.......</w:t>
      </w:r>
      <w:r w:rsidRPr="00004135">
        <w:rPr>
          <w:lang w:val="cs-CZ"/>
        </w:rPr>
        <w:t>,- Kč</w:t>
      </w:r>
      <w:proofErr w:type="gramEnd"/>
      <w:r w:rsidRPr="00004135">
        <w:rPr>
          <w:lang w:val="cs-CZ"/>
        </w:rPr>
        <w:t xml:space="preserve">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39E6937B"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5DB4A6C1"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766E287B" w14:textId="5B54AD2D"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595B39">
        <w:t>6</w:t>
      </w:r>
      <w:r w:rsidR="00271555">
        <w:t>.</w:t>
      </w:r>
    </w:p>
    <w:p w14:paraId="7B13E5E0"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4566B17E"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0FB41701"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AE327E1"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477DA427"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3A0F3599"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748808B8" w14:textId="77777777" w:rsidR="00BB0254" w:rsidRPr="00004135" w:rsidRDefault="00BB0254" w:rsidP="00EB48C8">
      <w:pPr>
        <w:pStyle w:val="Odstavec111"/>
        <w:rPr>
          <w:lang w:val="cs-CZ"/>
        </w:rPr>
      </w:pPr>
      <w:r w:rsidRPr="00004135">
        <w:rPr>
          <w:lang w:val="cs-CZ"/>
        </w:rPr>
        <w:t>Revize a doplnění stávajícího bodového pole</w:t>
      </w:r>
    </w:p>
    <w:p w14:paraId="21C36864"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60888D62"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71A4C642" w14:textId="77777777" w:rsidR="00BB0254" w:rsidRPr="00004135" w:rsidRDefault="00BB0254" w:rsidP="00EB48C8">
      <w:pPr>
        <w:pStyle w:val="Odstavec111"/>
        <w:rPr>
          <w:lang w:val="cs-CZ"/>
        </w:rPr>
      </w:pPr>
      <w:r w:rsidRPr="00004135">
        <w:rPr>
          <w:lang w:val="cs-CZ"/>
        </w:rPr>
        <w:t>Podrobné měření polohopisu v obvodu KoPÚ</w:t>
      </w:r>
    </w:p>
    <w:p w14:paraId="5956D420"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7314BD18"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DA72A04"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1103D5AA"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5B28981F"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F60D466"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w:t>
      </w:r>
      <w:r w:rsidRPr="00004135">
        <w:rPr>
          <w:lang w:val="cs-CZ"/>
        </w:rPr>
        <w:lastRenderedPageBreak/>
        <w:t xml:space="preserve">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00C11F8E"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BE43D8A"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4E199E64"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47DE3DB4"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33F1FC9B"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65749475"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447037A7" w14:textId="77777777" w:rsidR="006F31AB" w:rsidRDefault="006F31AB" w:rsidP="006F31AB">
      <w:pPr>
        <w:pStyle w:val="Odstaveca"/>
      </w:pPr>
      <w:r w:rsidRPr="006F31AB">
        <w:t>Doložení kladného stanoviska katastrálního úřadu ve smyslu § 9 odst. 6 zákona (viz Pokyny č. 43 ČÚZK).</w:t>
      </w:r>
    </w:p>
    <w:p w14:paraId="2013D1C5"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33632CB6" w14:textId="77777777" w:rsidR="00BB0254" w:rsidRPr="00004135" w:rsidRDefault="00BB0254" w:rsidP="00EB48C8">
      <w:pPr>
        <w:pStyle w:val="Odstavec111"/>
        <w:rPr>
          <w:lang w:val="cs-CZ"/>
        </w:rPr>
      </w:pPr>
      <w:r w:rsidRPr="00004135">
        <w:rPr>
          <w:lang w:val="cs-CZ"/>
        </w:rPr>
        <w:t xml:space="preserve">Rozbor současného stavu </w:t>
      </w:r>
    </w:p>
    <w:p w14:paraId="7EB71A28" w14:textId="5CFEAAD6"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odtokových poměrů</w:t>
      </w:r>
      <w:r w:rsidR="007F1B5C">
        <w:t xml:space="preserve"> - </w:t>
      </w:r>
      <w:r w:rsidR="007F1B5C" w:rsidRPr="007F1B5C">
        <w:t>podrobnější popis rozsahu díla je uveden v příl</w:t>
      </w:r>
      <w:r w:rsidR="007F1B5C">
        <w:t xml:space="preserve">oze č. 2 </w:t>
      </w:r>
      <w:proofErr w:type="gramStart"/>
      <w:r w:rsidR="007F1B5C">
        <w:t>této</w:t>
      </w:r>
      <w:proofErr w:type="gramEnd"/>
      <w:r w:rsidR="007F1B5C">
        <w:t xml:space="preserve"> smlouvy</w:t>
      </w:r>
      <w:r w:rsidRPr="00004135">
        <w:rPr>
          <w:lang w:val="cs-CZ"/>
        </w:rPr>
        <w:t xml:space="preserve">). </w:t>
      </w:r>
    </w:p>
    <w:p w14:paraId="51735AC7"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516E7403"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15656A43"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6EAA57A4"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17F11D7A"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18047E35"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7F6A6329"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2F6B06AB"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 xml:space="preserve">a podpisem osoby úředně oprávněné k projektování </w:t>
      </w:r>
      <w:r w:rsidRPr="00004135">
        <w:rPr>
          <w:lang w:val="cs-CZ"/>
        </w:rPr>
        <w:lastRenderedPageBreak/>
        <w:t>pozemkových úprav. Ke každému nárokovému listu bude také připojeno grafické zobrazení parcel konkrétního nárokového listu.</w:t>
      </w:r>
    </w:p>
    <w:p w14:paraId="37EBA1D1"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65ABA4A4"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4D81FFE"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725002C6"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02876C48"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2051AD7F" w14:textId="77777777" w:rsidR="00BB0254" w:rsidRPr="00004135" w:rsidRDefault="00BB0254" w:rsidP="00EB48C8">
      <w:pPr>
        <w:pStyle w:val="Odstavec111"/>
        <w:rPr>
          <w:lang w:val="cs-CZ"/>
        </w:rPr>
      </w:pPr>
      <w:r w:rsidRPr="00004135">
        <w:rPr>
          <w:lang w:val="cs-CZ"/>
        </w:rPr>
        <w:t>Vypracování plánu společných zařízení</w:t>
      </w:r>
    </w:p>
    <w:p w14:paraId="7879A279"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6D5AFBC8"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567A235D"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26AB7C6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1BD1530B"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486B809F"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5F32335E"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23E994A9"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52F8E65E"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31AA8F39"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774546D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w:t>
      </w:r>
      <w:r w:rsidRPr="00004135">
        <w:rPr>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7BB645F"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B06684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FDA53FD"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5D4EA99"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3438D9AE"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0403C9D9"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06330F2"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185986B6"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3D91C2F1"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1BF074B0"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72B9554F"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4B0A9B94"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70FF5B8C" w14:textId="77777777" w:rsidR="00BB0254" w:rsidRPr="00004135" w:rsidRDefault="00BB0254" w:rsidP="00EB48C8">
      <w:pPr>
        <w:pStyle w:val="Odstaveca"/>
        <w:rPr>
          <w:lang w:val="cs-CZ"/>
        </w:rPr>
      </w:pPr>
      <w:r w:rsidRPr="00004135">
        <w:rPr>
          <w:lang w:val="cs-CZ"/>
        </w:rPr>
        <w:lastRenderedPageBreak/>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0F680173"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240C485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0640B204" w14:textId="77777777" w:rsidR="00BB0254" w:rsidRPr="00004135" w:rsidRDefault="00BB0254" w:rsidP="00EB48C8">
      <w:pPr>
        <w:pStyle w:val="Odstavecseseznamem"/>
        <w:rPr>
          <w:lang w:val="cs-CZ"/>
        </w:rPr>
      </w:pPr>
      <w:r w:rsidRPr="00004135">
        <w:rPr>
          <w:lang w:val="cs-CZ"/>
        </w:rPr>
        <w:t>Hlavní celek „Mapové dílo“ obsahuje</w:t>
      </w:r>
    </w:p>
    <w:p w14:paraId="7AF9E697"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60103653"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6900F793"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6526B20B"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18894290"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64CB5DBC"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68D7E3D0"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3D4B9FB1"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193A302E"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14:paraId="6857173F"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7023B11D"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244E8E96" w14:textId="442E4E9E"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x papírové zpracování (1x objednatel) a CD (DVD)</w:t>
      </w:r>
      <w:r w:rsidR="002214E2">
        <w:t xml:space="preserve"> + 1x CD (DVD) pro KÚ</w:t>
      </w:r>
      <w:r w:rsidRPr="00004135">
        <w:rPr>
          <w:lang w:val="cs-CZ"/>
        </w:rPr>
        <w:t xml:space="preserve">. </w:t>
      </w:r>
    </w:p>
    <w:p w14:paraId="74C0DD71" w14:textId="32C5CB30"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w:t>
      </w:r>
      <w:r w:rsidR="00E77602" w:rsidRPr="00E77602">
        <w:t>2x CD (</w:t>
      </w:r>
      <w:proofErr w:type="gramStart"/>
      <w:r w:rsidR="00E77602" w:rsidRPr="00E77602">
        <w:t>DVD) (1x</w:t>
      </w:r>
      <w:proofErr w:type="gramEnd"/>
      <w:r w:rsidR="00E77602" w:rsidRPr="00E77602">
        <w:t xml:space="preserve"> objednatel + 1x KÚ).</w:t>
      </w:r>
    </w:p>
    <w:p w14:paraId="25FC26CC"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5692591"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3DD31420"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65B7F168"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5CB4FE31"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26888EB8"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5FD7F86A"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7B61F6F6"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784C3041" w14:textId="6ABC14E3" w:rsidR="00BB0254" w:rsidRPr="00004135" w:rsidRDefault="00BB0254" w:rsidP="00EB48C8">
      <w:pPr>
        <w:pStyle w:val="Odstavec111"/>
        <w:rPr>
          <w:lang w:val="cs-CZ"/>
        </w:rPr>
      </w:pPr>
      <w:r w:rsidRPr="00004135">
        <w:rPr>
          <w:lang w:val="cs-CZ"/>
        </w:rPr>
        <w:t xml:space="preserve">Zpracování mapového díla - </w:t>
      </w:r>
      <w:r w:rsidR="006B2B2A">
        <w:t>2</w:t>
      </w:r>
      <w:r w:rsidR="00280088">
        <w:rPr>
          <w:lang w:val="cs-CZ"/>
        </w:rPr>
        <w:t>x papírové zpracování (</w:t>
      </w:r>
      <w:r w:rsidR="006B2B2A">
        <w:t xml:space="preserve">1x </w:t>
      </w:r>
      <w:r w:rsidRPr="00004135">
        <w:rPr>
          <w:lang w:val="cs-CZ"/>
        </w:rPr>
        <w:t>objednatel</w:t>
      </w:r>
      <w:r w:rsidR="006B2B2A">
        <w:t xml:space="preserve"> + 1x KÚ</w:t>
      </w:r>
      <w:r w:rsidRPr="00004135">
        <w:rPr>
          <w:lang w:val="cs-CZ"/>
        </w:rPr>
        <w:t xml:space="preserve">) a </w:t>
      </w:r>
      <w:r w:rsidR="006B2B2A">
        <w:t xml:space="preserve">2x </w:t>
      </w:r>
      <w:r w:rsidRPr="00004135">
        <w:rPr>
          <w:lang w:val="cs-CZ"/>
        </w:rPr>
        <w:t xml:space="preserve">CD (DVD). </w:t>
      </w:r>
    </w:p>
    <w:p w14:paraId="1DE4153E"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14:paraId="520FA717" w14:textId="0B8D485A"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w:t>
      </w:r>
      <w:r w:rsidR="006B2B2A">
        <w:t>2</w:t>
      </w:r>
      <w:r w:rsidRPr="00004135">
        <w:rPr>
          <w:lang w:val="cs-CZ"/>
        </w:rPr>
        <w:t>x papírové zpracování (1x objednatel</w:t>
      </w:r>
      <w:r w:rsidR="006B2B2A">
        <w:t xml:space="preserve"> + 1x KÚ</w:t>
      </w:r>
      <w:r w:rsidRPr="00004135">
        <w:rPr>
          <w:lang w:val="cs-CZ"/>
        </w:rPr>
        <w:t xml:space="preserve">) a </w:t>
      </w:r>
      <w:r w:rsidR="006B2B2A">
        <w:t xml:space="preserve">2x </w:t>
      </w:r>
      <w:r w:rsidRPr="00004135">
        <w:rPr>
          <w:lang w:val="cs-CZ"/>
        </w:rPr>
        <w:t xml:space="preserve">CD (DVD) podle </w:t>
      </w:r>
      <w:r w:rsidRPr="00D05865">
        <w:rPr>
          <w:lang w:val="cs-CZ"/>
        </w:rPr>
        <w:t xml:space="preserve">§ 90 </w:t>
      </w:r>
      <w:r w:rsidR="00271555">
        <w:rPr>
          <w:lang w:val="cs-CZ"/>
        </w:rPr>
        <w:t>katastrální vyhlášky</w:t>
      </w:r>
      <w:r w:rsidRPr="00004135">
        <w:rPr>
          <w:lang w:val="cs-CZ"/>
        </w:rPr>
        <w:t xml:space="preserve">. </w:t>
      </w:r>
    </w:p>
    <w:p w14:paraId="3D8A06B5"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73301010"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5E52C8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13E8F98D"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6BBA61E6" w14:textId="261E8A0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14875">
        <w:t>Rakovník</w:t>
      </w:r>
      <w:r w:rsidR="003B67C5">
        <w:rPr>
          <w:lang w:val="cs-CZ"/>
        </w:rPr>
        <w:t xml:space="preserve">, adresa </w:t>
      </w:r>
      <w:r w:rsidR="00214875">
        <w:t>Lubenská 2250, 269 01 Rakovník</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684A9FE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1E62C2E" w14:textId="77777777" w:rsidR="00BB0254" w:rsidRPr="00004135" w:rsidRDefault="00BB0254" w:rsidP="00EB48C8">
      <w:pPr>
        <w:pStyle w:val="Odstavecseseznamem"/>
        <w:rPr>
          <w:lang w:val="cs-CZ"/>
        </w:rPr>
      </w:pPr>
      <w:r w:rsidRPr="00004135">
        <w:rPr>
          <w:lang w:val="cs-CZ"/>
        </w:rPr>
        <w:t>Schvalovací protokol bude vyhotoven:</w:t>
      </w:r>
    </w:p>
    <w:p w14:paraId="46399576"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A27A4EA"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4DEE5EB4"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4CB3F3FC"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2EA3E729"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0E7D6DA"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392A438F"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256EA10A"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2024B92D"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3BE0C432"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38D38BA1"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14:paraId="26A074AF"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764"/>
      </w:tblGrid>
      <w:tr w:rsidR="006058D4" w:rsidRPr="00004135" w14:paraId="19D9CDBF"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74A9253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18052E9C"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0FCE814"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53B6DF4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29A02D7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7F8B8E0"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160037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B708DB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BC93FB0"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tcPr>
          <w:p w14:paraId="6BD90E0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764" w:type="dxa"/>
            <w:tcBorders>
              <w:top w:val="single" w:sz="4" w:space="0" w:color="auto"/>
              <w:left w:val="single" w:sz="4" w:space="0" w:color="auto"/>
              <w:bottom w:val="single" w:sz="4" w:space="0" w:color="auto"/>
              <w:right w:val="single" w:sz="4" w:space="0" w:color="auto"/>
            </w:tcBorders>
            <w:vAlign w:val="center"/>
          </w:tcPr>
          <w:p w14:paraId="00FB827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1F57CF91"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29D13B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F0A0B1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C6FD172"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06C2BB3B"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764" w:type="dxa"/>
            <w:tcBorders>
              <w:top w:val="single" w:sz="4" w:space="0" w:color="auto"/>
              <w:left w:val="single" w:sz="4" w:space="0" w:color="auto"/>
              <w:bottom w:val="single" w:sz="4" w:space="0" w:color="auto"/>
              <w:right w:val="single" w:sz="4" w:space="0" w:color="auto"/>
            </w:tcBorders>
            <w:vAlign w:val="center"/>
            <w:hideMark/>
          </w:tcPr>
          <w:p w14:paraId="779579D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6AF2771" w14:textId="77777777" w:rsidTr="005A0D60">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14:paraId="28C2E00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764" w:type="dxa"/>
            <w:tcBorders>
              <w:top w:val="single" w:sz="4" w:space="0" w:color="auto"/>
              <w:left w:val="single" w:sz="4" w:space="0" w:color="auto"/>
              <w:bottom w:val="single" w:sz="4" w:space="0" w:color="auto"/>
              <w:right w:val="single" w:sz="4" w:space="0" w:color="auto"/>
            </w:tcBorders>
            <w:vAlign w:val="center"/>
            <w:hideMark/>
          </w:tcPr>
          <w:p w14:paraId="571834D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0CA8AA82" w14:textId="77777777" w:rsidTr="005A0D60">
        <w:trPr>
          <w:trHeight w:val="142"/>
        </w:trPr>
        <w:tc>
          <w:tcPr>
            <w:tcW w:w="6804" w:type="dxa"/>
            <w:tcBorders>
              <w:top w:val="single" w:sz="4" w:space="0" w:color="auto"/>
              <w:left w:val="nil"/>
              <w:bottom w:val="nil"/>
              <w:right w:val="nil"/>
            </w:tcBorders>
            <w:vAlign w:val="center"/>
          </w:tcPr>
          <w:p w14:paraId="1888FB03" w14:textId="77777777" w:rsidR="00E9294E" w:rsidRPr="00004135" w:rsidRDefault="00E9294E" w:rsidP="00DC4C1D">
            <w:pPr>
              <w:pStyle w:val="Tabulka-buky11"/>
              <w:spacing w:before="0" w:after="0"/>
              <w:rPr>
                <w:snapToGrid w:val="0"/>
                <w:lang w:val="cs-CZ" w:eastAsia="en-US"/>
              </w:rPr>
            </w:pPr>
          </w:p>
        </w:tc>
        <w:tc>
          <w:tcPr>
            <w:tcW w:w="1764" w:type="dxa"/>
            <w:tcBorders>
              <w:top w:val="single" w:sz="4" w:space="0" w:color="auto"/>
              <w:left w:val="nil"/>
              <w:bottom w:val="nil"/>
              <w:right w:val="nil"/>
            </w:tcBorders>
            <w:vAlign w:val="center"/>
          </w:tcPr>
          <w:p w14:paraId="5A125736"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3DA1E251"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067413E6"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2E2C0332"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6983682F"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7140B6CD"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5AB1CD9B"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7229AC51"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43C486AD"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14:paraId="656F8060"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019CC170"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75B5A200" w14:textId="77777777"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w:t>
      </w:r>
      <w:r w:rsidRPr="00004135">
        <w:rPr>
          <w:lang w:val="cs-CZ"/>
        </w:rPr>
        <w:lastRenderedPageBreak/>
        <w:t>vrátit zhotoviteli s tím, že zhotovitel je poté povinen vystavit novou fakturu s novým termínem splatnosti. V takovém případě není objednatel v prodlení s úhradou.</w:t>
      </w:r>
    </w:p>
    <w:p w14:paraId="5414E2AB"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4048AB7D"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EE7AD6E"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58F538B0" w14:textId="77777777" w:rsidR="00A00D3A" w:rsidRPr="00A00D3A" w:rsidRDefault="00A00D3A" w:rsidP="00EB48C8">
      <w:pPr>
        <w:pStyle w:val="Odstavecseseznamem"/>
        <w:rPr>
          <w:lang w:val="cs-CZ"/>
        </w:rPr>
      </w:pPr>
      <w:r w:rsidRPr="00A00D3A">
        <w:t>Objednatel neposkytne zhotoviteli zálohy</w:t>
      </w:r>
      <w:r>
        <w:t>.</w:t>
      </w:r>
    </w:p>
    <w:p w14:paraId="528CAF13"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A253E65"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01D7A860"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49630BC5"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77C75470"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4FF55A8"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4285E95E"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2656A519"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50883C6"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zpracování návrhů KoPÚ zpochybněno. O odstranění vad bude oběma stranami sepsán protokol. Doba odstranění vad se do záruční lhůty nezapočítává.</w:t>
      </w:r>
    </w:p>
    <w:p w14:paraId="12B43F04"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27E22823"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0912B6">
        <w:t>3</w:t>
      </w:r>
      <w:r w:rsidR="008E3999">
        <w:rPr>
          <w:lang w:val="cs-CZ"/>
        </w:rPr>
        <w:t xml:space="preserve">. </w:t>
      </w:r>
      <w:r w:rsidR="008E3999">
        <w:t>této</w:t>
      </w:r>
      <w:proofErr w:type="gramEnd"/>
      <w:r w:rsidR="008E3999">
        <w:t xml:space="preserve"> </w:t>
      </w:r>
      <w:r w:rsidRPr="00004135">
        <w:rPr>
          <w:lang w:val="cs-CZ"/>
        </w:rPr>
        <w:t xml:space="preserve">smlouvy. </w:t>
      </w:r>
    </w:p>
    <w:p w14:paraId="2A2A9C96"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3FC5E01D"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2533862A"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4AEB3A1"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2DEE11"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613066C"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02EA4E01"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71BF3DFF"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0BA645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9A81C06"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147D16B"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1B39DB67"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15A2B69E" w14:textId="77777777" w:rsidR="00BB0254" w:rsidRPr="00004135" w:rsidRDefault="00BB0254" w:rsidP="008450FC">
      <w:pPr>
        <w:pStyle w:val="Odstavec111"/>
        <w:rPr>
          <w:lang w:val="cs-CZ"/>
        </w:rPr>
      </w:pPr>
      <w:r w:rsidRPr="00004135">
        <w:rPr>
          <w:lang w:val="cs-CZ"/>
        </w:rPr>
        <w:t>zhotovitel vstoupí do likvidace;</w:t>
      </w:r>
    </w:p>
    <w:p w14:paraId="1E4487B8"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461759C9"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8DC59DA"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086FADE8"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F6F491D"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2B54C157"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6D89FE58"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61EF6AB5"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38DD7B98"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14:paraId="23DB47E5"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E61CF38" w14:textId="77777777" w:rsidR="00BB0254" w:rsidRPr="00004135" w:rsidRDefault="00BB0254" w:rsidP="00EB48C8">
      <w:pPr>
        <w:pStyle w:val="Odstavecseseznamem"/>
        <w:rPr>
          <w:lang w:val="cs-CZ"/>
        </w:rPr>
      </w:pPr>
      <w:r w:rsidRPr="00004135">
        <w:rPr>
          <w:lang w:val="cs-CZ"/>
        </w:rPr>
        <w:t xml:space="preserve">Neveřejné informace nezahrnují: </w:t>
      </w:r>
    </w:p>
    <w:p w14:paraId="79576591"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8E05DCB"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27B00CC"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3DA79F7"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6F85A2C3"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74C20F38"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53CEC543"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3E728729"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4AB81858"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38AC9C1" w14:textId="77777777"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E6AA629"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C7563CF" w14:textId="649F1DFE"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w:t>
      </w:r>
      <w:r w:rsidR="00860E6F">
        <w:t xml:space="preserve">smluvní pokuty je stanovena na </w:t>
      </w:r>
      <w:r w:rsidR="00E746FD">
        <w:t>50.000</w:t>
      </w:r>
      <w:r w:rsidRPr="00832965">
        <w:t xml:space="preserve">,- Kč (slovy </w:t>
      </w:r>
      <w:r w:rsidR="006C7659">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6E82F222"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308FFEF5"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F34D98B"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498A697C"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5DFD9888"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4D1751E"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5286E653"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1C3EE39C" w14:textId="77777777" w:rsidR="003D1378" w:rsidRDefault="003D1378" w:rsidP="003D1378">
      <w:pPr>
        <w:pStyle w:val="Odstavecseseznamem"/>
      </w:pPr>
      <w:r>
        <w:t>Zhotovitel je povinen nést až do okamžiku předání díla nebezpečí škody na zhotoveném díle.</w:t>
      </w:r>
    </w:p>
    <w:p w14:paraId="33AE88E7" w14:textId="77777777"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14:paraId="49C6C65B"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9B472FD"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4AAC3D42"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4CB6F5A7"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1FAD7FE"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2F3CFA53"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515C0DD4"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538B696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2656DFF8"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6DDB013C"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05CB5A54"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655501FC" w14:textId="649FC4A5" w:rsidR="00BB0254" w:rsidRPr="00004135" w:rsidRDefault="00BB0254" w:rsidP="00EB48C8">
      <w:pPr>
        <w:pStyle w:val="Odstavecseseznamem"/>
        <w:rPr>
          <w:lang w:val="cs-CZ"/>
        </w:rPr>
      </w:pPr>
      <w:r w:rsidRPr="00004135">
        <w:rPr>
          <w:lang w:val="cs-CZ"/>
        </w:rPr>
        <w:t>Smlouva je vyhotovena ve čtyře</w:t>
      </w:r>
      <w:r w:rsidR="006F60C2">
        <w:rPr>
          <w:lang w:val="cs-CZ"/>
        </w:rPr>
        <w:t>ch</w:t>
      </w:r>
      <w:r w:rsidRPr="00004135">
        <w:rPr>
          <w:lang w:val="cs-CZ"/>
        </w:rPr>
        <w:t xml:space="preserve"> stejnopisech, ve dvou vyhotoveních pro objednatele a ve dvou vyhotoveních pro zhotovitele a každý z nich má váhu originálu. </w:t>
      </w:r>
    </w:p>
    <w:p w14:paraId="093A069A" w14:textId="77777777" w:rsidR="00BB0254" w:rsidRPr="00004135" w:rsidRDefault="00BB0254" w:rsidP="00EB48C8">
      <w:pPr>
        <w:pStyle w:val="Odstavecseseznamem"/>
        <w:rPr>
          <w:lang w:val="cs-CZ"/>
        </w:rPr>
      </w:pPr>
      <w:r w:rsidRPr="00004135">
        <w:rPr>
          <w:lang w:val="cs-CZ"/>
        </w:rPr>
        <w:lastRenderedPageBreak/>
        <w:t>Smlouva může být měněna pouze na základě písemných číslovaných dodatků podepsaných oběma smluvními stranami.</w:t>
      </w:r>
    </w:p>
    <w:p w14:paraId="121C048F"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57E7A7C8"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D1C8895"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7AB0AFAA"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191A8F73" w14:textId="77777777" w:rsidTr="008D2DD1">
        <w:trPr>
          <w:trHeight w:val="1020"/>
        </w:trPr>
        <w:tc>
          <w:tcPr>
            <w:tcW w:w="4531" w:type="dxa"/>
          </w:tcPr>
          <w:p w14:paraId="6750108E"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059804E9" w14:textId="77777777" w:rsidR="008D2DD1" w:rsidRPr="00004135" w:rsidRDefault="008D2DD1" w:rsidP="008D2DD1">
            <w:pPr>
              <w:spacing w:before="240"/>
              <w:rPr>
                <w:lang w:val="cs-CZ"/>
              </w:rPr>
            </w:pPr>
          </w:p>
        </w:tc>
        <w:tc>
          <w:tcPr>
            <w:tcW w:w="4531" w:type="dxa"/>
          </w:tcPr>
          <w:p w14:paraId="340112A5"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28352008" w14:textId="77777777" w:rsidR="008D2DD1" w:rsidRPr="00004135" w:rsidRDefault="008D2DD1" w:rsidP="008D2DD1">
            <w:pPr>
              <w:spacing w:before="240"/>
              <w:rPr>
                <w:lang w:val="cs-CZ"/>
              </w:rPr>
            </w:pPr>
          </w:p>
        </w:tc>
      </w:tr>
      <w:tr w:rsidR="008D2DD1" w:rsidRPr="00004135" w14:paraId="7686540C" w14:textId="77777777" w:rsidTr="008D2DD1">
        <w:tc>
          <w:tcPr>
            <w:tcW w:w="4531" w:type="dxa"/>
          </w:tcPr>
          <w:p w14:paraId="2AFDFFA0"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6D447696" w14:textId="77777777" w:rsidR="008D2DD1" w:rsidRPr="00004135" w:rsidRDefault="008D2DD1" w:rsidP="000A0ADC">
            <w:pPr>
              <w:rPr>
                <w:lang w:val="cs-CZ"/>
              </w:rPr>
            </w:pPr>
            <w:r w:rsidRPr="00004135">
              <w:rPr>
                <w:lang w:val="cs-CZ"/>
              </w:rPr>
              <w:t>Za zhotovitele:</w:t>
            </w:r>
          </w:p>
        </w:tc>
      </w:tr>
      <w:tr w:rsidR="008D2DD1" w:rsidRPr="00004135" w14:paraId="3D03BD2B" w14:textId="77777777" w:rsidTr="003C05BD">
        <w:trPr>
          <w:trHeight w:val="1795"/>
        </w:trPr>
        <w:tc>
          <w:tcPr>
            <w:tcW w:w="4531" w:type="dxa"/>
          </w:tcPr>
          <w:p w14:paraId="1A533E6F" w14:textId="77777777" w:rsidR="008D2DD1" w:rsidRPr="00004135" w:rsidRDefault="008D2DD1" w:rsidP="000A0ADC">
            <w:pPr>
              <w:rPr>
                <w:lang w:val="cs-CZ"/>
              </w:rPr>
            </w:pPr>
          </w:p>
          <w:p w14:paraId="068ED55C" w14:textId="77777777" w:rsidR="008D2DD1" w:rsidRPr="00004135" w:rsidRDefault="008D2DD1" w:rsidP="000A0ADC">
            <w:pPr>
              <w:rPr>
                <w:lang w:val="cs-CZ"/>
              </w:rPr>
            </w:pPr>
          </w:p>
        </w:tc>
        <w:tc>
          <w:tcPr>
            <w:tcW w:w="4531" w:type="dxa"/>
          </w:tcPr>
          <w:p w14:paraId="309BE445" w14:textId="77777777" w:rsidR="008D2DD1" w:rsidRPr="00004135" w:rsidRDefault="008D2DD1" w:rsidP="000A0ADC">
            <w:pPr>
              <w:rPr>
                <w:lang w:val="cs-CZ"/>
              </w:rPr>
            </w:pPr>
          </w:p>
          <w:p w14:paraId="6790E73B" w14:textId="77777777" w:rsidR="008D2DD1" w:rsidRPr="00004135" w:rsidRDefault="008D2DD1" w:rsidP="000A0ADC">
            <w:pPr>
              <w:rPr>
                <w:lang w:val="cs-CZ"/>
              </w:rPr>
            </w:pPr>
          </w:p>
        </w:tc>
      </w:tr>
      <w:tr w:rsidR="008D2DD1" w:rsidRPr="00004135" w14:paraId="6C17BADF" w14:textId="77777777" w:rsidTr="008D2DD1">
        <w:tc>
          <w:tcPr>
            <w:tcW w:w="4531" w:type="dxa"/>
          </w:tcPr>
          <w:p w14:paraId="537CE254" w14:textId="77777777" w:rsidR="008D2DD1" w:rsidRPr="00004135" w:rsidRDefault="008D2DD1" w:rsidP="008D2DD1">
            <w:pPr>
              <w:pBdr>
                <w:bottom w:val="single" w:sz="6" w:space="1" w:color="auto"/>
              </w:pBdr>
              <w:ind w:right="459"/>
              <w:rPr>
                <w:lang w:val="cs-CZ"/>
              </w:rPr>
            </w:pPr>
          </w:p>
          <w:p w14:paraId="790383D5" w14:textId="77777777" w:rsidR="008D2DD1" w:rsidRPr="00004135" w:rsidRDefault="008D2DD1" w:rsidP="000A0ADC">
            <w:pPr>
              <w:rPr>
                <w:lang w:val="cs-CZ"/>
              </w:rPr>
            </w:pPr>
          </w:p>
          <w:p w14:paraId="16E581FC" w14:textId="7EC993FF" w:rsidR="008D2DD1" w:rsidRDefault="006F60C2" w:rsidP="000A0ADC">
            <w:r>
              <w:t>Ing. Michal Hájek</w:t>
            </w:r>
          </w:p>
          <w:p w14:paraId="7DB860E8" w14:textId="217D3418" w:rsidR="00B11C9D" w:rsidRPr="00004135" w:rsidRDefault="006F60C2" w:rsidP="000A0ADC">
            <w:pPr>
              <w:rPr>
                <w:lang w:val="cs-CZ"/>
              </w:rPr>
            </w:pPr>
            <w:r>
              <w:t>vedoucí Pobočky Rakovník</w:t>
            </w:r>
          </w:p>
        </w:tc>
        <w:tc>
          <w:tcPr>
            <w:tcW w:w="4531" w:type="dxa"/>
          </w:tcPr>
          <w:p w14:paraId="256AA59C" w14:textId="77777777" w:rsidR="008D2DD1" w:rsidRPr="00004135" w:rsidRDefault="008D2DD1" w:rsidP="008D2DD1">
            <w:pPr>
              <w:pBdr>
                <w:bottom w:val="single" w:sz="6" w:space="1" w:color="auto"/>
              </w:pBdr>
              <w:ind w:right="454"/>
              <w:rPr>
                <w:lang w:val="cs-CZ"/>
              </w:rPr>
            </w:pPr>
          </w:p>
          <w:p w14:paraId="076018EF" w14:textId="77777777" w:rsidR="008D2DD1" w:rsidRPr="00004135" w:rsidRDefault="008D2DD1" w:rsidP="000A0ADC">
            <w:pPr>
              <w:rPr>
                <w:lang w:val="cs-CZ"/>
              </w:rPr>
            </w:pPr>
          </w:p>
          <w:p w14:paraId="0CA93257" w14:textId="77777777" w:rsidR="008D2DD1" w:rsidRDefault="00733055" w:rsidP="008D2DD1">
            <w:r>
              <w:t>Jméno, příjmení</w:t>
            </w:r>
          </w:p>
          <w:p w14:paraId="51FCD8D8" w14:textId="77777777" w:rsidR="00733055" w:rsidRPr="00004135" w:rsidRDefault="00733055" w:rsidP="008D2DD1">
            <w:pPr>
              <w:rPr>
                <w:lang w:val="cs-CZ"/>
              </w:rPr>
            </w:pPr>
          </w:p>
        </w:tc>
      </w:tr>
    </w:tbl>
    <w:p w14:paraId="15D8111E" w14:textId="77777777" w:rsidR="008D2DD1" w:rsidRDefault="008D2DD1" w:rsidP="008D2DD1"/>
    <w:p w14:paraId="1652BE90" w14:textId="77777777" w:rsidR="00E25939" w:rsidRDefault="00E25939" w:rsidP="00E25939"/>
    <w:p w14:paraId="7F654DB6" w14:textId="77777777" w:rsidR="00E25939" w:rsidRDefault="00E25939" w:rsidP="00E25939"/>
    <w:p w14:paraId="6C63302E" w14:textId="77777777" w:rsidR="00E25939" w:rsidRDefault="00E25939" w:rsidP="00E25939"/>
    <w:p w14:paraId="5F747791" w14:textId="77777777" w:rsidR="00E25939" w:rsidRPr="00E25939" w:rsidRDefault="00E25939" w:rsidP="00E25939">
      <w:pPr>
        <w:rPr>
          <w:lang w:val="cs-CZ"/>
        </w:rPr>
      </w:pPr>
      <w:r w:rsidRPr="00E25939">
        <w:rPr>
          <w:lang w:val="cs-CZ"/>
        </w:rPr>
        <w:t>Přílohy:</w:t>
      </w:r>
    </w:p>
    <w:p w14:paraId="121BE8D8" w14:textId="77777777" w:rsidR="00E25939" w:rsidRPr="00E25939" w:rsidRDefault="00E25939" w:rsidP="00E25939">
      <w:pPr>
        <w:pStyle w:val="Odstavecseseznamem"/>
        <w:numPr>
          <w:ilvl w:val="0"/>
          <w:numId w:val="0"/>
        </w:numPr>
        <w:ind w:left="567"/>
      </w:pPr>
      <w:r w:rsidRPr="00E25939">
        <w:rPr>
          <w:lang w:val="cs-CZ"/>
        </w:rPr>
        <w:t>1.</w:t>
      </w:r>
      <w:r w:rsidRPr="00E25939">
        <w:rPr>
          <w:lang w:val="cs-CZ"/>
        </w:rPr>
        <w:tab/>
      </w:r>
      <w:r w:rsidRPr="00E25939">
        <w:tab/>
      </w:r>
      <w:r w:rsidRPr="00E25939">
        <w:tab/>
      </w:r>
      <w:r w:rsidRPr="00E25939">
        <w:tab/>
        <w:t xml:space="preserve"> </w:t>
      </w:r>
      <w:r w:rsidRPr="00E25939">
        <w:rPr>
          <w:lang w:val="cs-CZ"/>
        </w:rPr>
        <w:t>Položkový výkaz činností</w:t>
      </w:r>
    </w:p>
    <w:p w14:paraId="53C060E9" w14:textId="77777777" w:rsidR="00E25939" w:rsidRPr="00E25939" w:rsidRDefault="00E25939" w:rsidP="00E25939">
      <w:pPr>
        <w:pStyle w:val="Odstavecseseznamem"/>
        <w:numPr>
          <w:ilvl w:val="0"/>
          <w:numId w:val="0"/>
        </w:numPr>
        <w:ind w:left="567"/>
      </w:pPr>
      <w:r>
        <w:t xml:space="preserve">2. </w:t>
      </w:r>
      <w:r w:rsidRPr="00E25939">
        <w:rPr>
          <w:lang w:val="cs-CZ"/>
        </w:rPr>
        <w:t>Specifikace Studie odtokových poměrů</w:t>
      </w:r>
    </w:p>
    <w:p w14:paraId="7B7084EF" w14:textId="77777777" w:rsidR="00E25939" w:rsidRPr="00004135" w:rsidRDefault="00E25939" w:rsidP="008D2DD1">
      <w:pPr>
        <w:rPr>
          <w:lang w:val="cs-CZ"/>
        </w:rPr>
      </w:pPr>
    </w:p>
    <w:p w14:paraId="1D155C28"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CA4B" w14:textId="77777777" w:rsidR="00212857" w:rsidRDefault="00212857" w:rsidP="0072075B">
      <w:pPr>
        <w:spacing w:after="0" w:line="240" w:lineRule="auto"/>
      </w:pPr>
      <w:r>
        <w:separator/>
      </w:r>
    </w:p>
  </w:endnote>
  <w:endnote w:type="continuationSeparator" w:id="0">
    <w:p w14:paraId="1D3E32E9"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0EF1E" w14:textId="77777777" w:rsidR="000667FF" w:rsidRDefault="000667FF">
    <w:pPr>
      <w:pStyle w:val="Zpat"/>
      <w:pBdr>
        <w:bottom w:val="single" w:sz="6" w:space="1" w:color="auto"/>
      </w:pBdr>
      <w:jc w:val="right"/>
    </w:pPr>
  </w:p>
  <w:p w14:paraId="4332316F" w14:textId="77777777" w:rsidR="000667FF" w:rsidRPr="0025120D" w:rsidRDefault="00DD08E0">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DD08E0">
          <w:rPr>
            <w:noProof/>
            <w:sz w:val="16"/>
            <w:lang w:val="cs-CZ"/>
          </w:rPr>
          <w:t>17</w:t>
        </w:r>
        <w:r w:rsidR="000667FF" w:rsidRPr="0025120D">
          <w:rPr>
            <w:sz w:val="16"/>
          </w:rPr>
          <w:fldChar w:fldCharType="end"/>
        </w:r>
      </w:sdtContent>
    </w:sdt>
  </w:p>
  <w:p w14:paraId="779F3980"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67644" w14:textId="77777777" w:rsidR="00212857" w:rsidRDefault="00212857" w:rsidP="0072075B">
      <w:pPr>
        <w:spacing w:after="0" w:line="240" w:lineRule="auto"/>
      </w:pPr>
      <w:r>
        <w:separator/>
      </w:r>
    </w:p>
  </w:footnote>
  <w:footnote w:type="continuationSeparator" w:id="0">
    <w:p w14:paraId="6CD3CDEC"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C3CFF" w14:textId="5DA23366"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A2420B">
      <w:t>Tytry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28DC7"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 xml:space="preserve">Číslo </w:t>
    </w:r>
    <w:r w:rsidRPr="0025120D">
      <w:rPr>
        <w:sz w:val="16"/>
      </w:rPr>
      <w:t>smlouvy objednatele: (generovat z DMS)</w:t>
    </w:r>
    <w:r w:rsidRPr="0025120D">
      <w:rPr>
        <w:sz w:val="16"/>
      </w:rPr>
      <w:tab/>
    </w:r>
  </w:p>
  <w:p w14:paraId="31C5DEEA"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0F0585C3" w14:textId="67C42C80"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A2420B">
      <w:t>Tytry</w:t>
    </w:r>
  </w:p>
  <w:p w14:paraId="61E939A4"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4902"/>
    <w:rsid w:val="000667FF"/>
    <w:rsid w:val="00066FD6"/>
    <w:rsid w:val="00073807"/>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0ED8"/>
    <w:rsid w:val="001545F1"/>
    <w:rsid w:val="001854EE"/>
    <w:rsid w:val="0019518F"/>
    <w:rsid w:val="001D5389"/>
    <w:rsid w:val="001F66AF"/>
    <w:rsid w:val="00200280"/>
    <w:rsid w:val="00205D43"/>
    <w:rsid w:val="00206C94"/>
    <w:rsid w:val="00212857"/>
    <w:rsid w:val="00214875"/>
    <w:rsid w:val="002214E2"/>
    <w:rsid w:val="002428CB"/>
    <w:rsid w:val="0025120D"/>
    <w:rsid w:val="00271555"/>
    <w:rsid w:val="00271E8C"/>
    <w:rsid w:val="00275DBD"/>
    <w:rsid w:val="00276384"/>
    <w:rsid w:val="00280088"/>
    <w:rsid w:val="00281525"/>
    <w:rsid w:val="00283F53"/>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05BD"/>
    <w:rsid w:val="003C3C10"/>
    <w:rsid w:val="003C4035"/>
    <w:rsid w:val="003D1378"/>
    <w:rsid w:val="003E4306"/>
    <w:rsid w:val="00402998"/>
    <w:rsid w:val="004369D5"/>
    <w:rsid w:val="0044436D"/>
    <w:rsid w:val="00466841"/>
    <w:rsid w:val="004836FE"/>
    <w:rsid w:val="00494527"/>
    <w:rsid w:val="004A29B7"/>
    <w:rsid w:val="004B0023"/>
    <w:rsid w:val="004C12F3"/>
    <w:rsid w:val="004D186C"/>
    <w:rsid w:val="004D6EEF"/>
    <w:rsid w:val="004D6F9F"/>
    <w:rsid w:val="005021DE"/>
    <w:rsid w:val="0050344D"/>
    <w:rsid w:val="005074DB"/>
    <w:rsid w:val="00516AEF"/>
    <w:rsid w:val="00555DD2"/>
    <w:rsid w:val="005846D5"/>
    <w:rsid w:val="00595B39"/>
    <w:rsid w:val="005A0D60"/>
    <w:rsid w:val="00605862"/>
    <w:rsid w:val="006058D4"/>
    <w:rsid w:val="00612880"/>
    <w:rsid w:val="006269D6"/>
    <w:rsid w:val="00634F2E"/>
    <w:rsid w:val="00650A7A"/>
    <w:rsid w:val="006526D9"/>
    <w:rsid w:val="00653CDB"/>
    <w:rsid w:val="006967C8"/>
    <w:rsid w:val="00697C3B"/>
    <w:rsid w:val="006B2B2A"/>
    <w:rsid w:val="006C04A8"/>
    <w:rsid w:val="006C7659"/>
    <w:rsid w:val="006D7FF1"/>
    <w:rsid w:val="006E76B6"/>
    <w:rsid w:val="006F13DF"/>
    <w:rsid w:val="006F31AB"/>
    <w:rsid w:val="006F60C2"/>
    <w:rsid w:val="00700EE3"/>
    <w:rsid w:val="00714451"/>
    <w:rsid w:val="00715C90"/>
    <w:rsid w:val="0072075B"/>
    <w:rsid w:val="00721D04"/>
    <w:rsid w:val="007266F3"/>
    <w:rsid w:val="00730AE1"/>
    <w:rsid w:val="00733055"/>
    <w:rsid w:val="0073488C"/>
    <w:rsid w:val="00751711"/>
    <w:rsid w:val="00774983"/>
    <w:rsid w:val="007B1F28"/>
    <w:rsid w:val="007B2089"/>
    <w:rsid w:val="007B224D"/>
    <w:rsid w:val="007C446E"/>
    <w:rsid w:val="007C5844"/>
    <w:rsid w:val="007D0044"/>
    <w:rsid w:val="007D262E"/>
    <w:rsid w:val="007D43D7"/>
    <w:rsid w:val="007F1B5C"/>
    <w:rsid w:val="007F3613"/>
    <w:rsid w:val="00820E36"/>
    <w:rsid w:val="008252F0"/>
    <w:rsid w:val="00832965"/>
    <w:rsid w:val="008450FC"/>
    <w:rsid w:val="008503B6"/>
    <w:rsid w:val="008527D5"/>
    <w:rsid w:val="00860E6F"/>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2420B"/>
    <w:rsid w:val="00A31C50"/>
    <w:rsid w:val="00A36AD7"/>
    <w:rsid w:val="00A72063"/>
    <w:rsid w:val="00AA7DC7"/>
    <w:rsid w:val="00AB2470"/>
    <w:rsid w:val="00AB3025"/>
    <w:rsid w:val="00AC037E"/>
    <w:rsid w:val="00AC40E6"/>
    <w:rsid w:val="00AC4B33"/>
    <w:rsid w:val="00AD7D31"/>
    <w:rsid w:val="00B11C9D"/>
    <w:rsid w:val="00B14F80"/>
    <w:rsid w:val="00B260F0"/>
    <w:rsid w:val="00B71644"/>
    <w:rsid w:val="00B772D4"/>
    <w:rsid w:val="00B8325F"/>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08E0"/>
    <w:rsid w:val="00DD7E2D"/>
    <w:rsid w:val="00DE5522"/>
    <w:rsid w:val="00DF7CB0"/>
    <w:rsid w:val="00E0589D"/>
    <w:rsid w:val="00E101C7"/>
    <w:rsid w:val="00E22ED5"/>
    <w:rsid w:val="00E25939"/>
    <w:rsid w:val="00E349FC"/>
    <w:rsid w:val="00E746FD"/>
    <w:rsid w:val="00E77602"/>
    <w:rsid w:val="00E82609"/>
    <w:rsid w:val="00E9294E"/>
    <w:rsid w:val="00EB48C8"/>
    <w:rsid w:val="00EB78CE"/>
    <w:rsid w:val="00EC6DF7"/>
    <w:rsid w:val="00ED056C"/>
    <w:rsid w:val="00ED22C2"/>
    <w:rsid w:val="00F1457B"/>
    <w:rsid w:val="00F14E52"/>
    <w:rsid w:val="00F20514"/>
    <w:rsid w:val="00F465FC"/>
    <w:rsid w:val="00F81BFF"/>
    <w:rsid w:val="00F943D1"/>
    <w:rsid w:val="00FB1FF3"/>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D41BBC0"/>
  <w15:docId w15:val="{E8775137-8AD2-42F4-A050-50016A10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0EB86-7AC4-40D9-984E-F72339CE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7260</Words>
  <Characters>42838</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Vlk Václav Ing.</cp:lastModifiedBy>
  <cp:revision>29</cp:revision>
  <cp:lastPrinted>2015-09-30T07:46:00Z</cp:lastPrinted>
  <dcterms:created xsi:type="dcterms:W3CDTF">2015-10-08T09:46:00Z</dcterms:created>
  <dcterms:modified xsi:type="dcterms:W3CDTF">2016-02-12T12:49:00Z</dcterms:modified>
</cp:coreProperties>
</file>